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6138D" w14:textId="77777777" w:rsidR="00AC5A9A" w:rsidRDefault="00AC5A9A" w:rsidP="00AC5A9A"/>
    <w:tbl>
      <w:tblPr>
        <w:tblStyle w:val="Grilledutableau"/>
        <w:tblW w:w="15735" w:type="dxa"/>
        <w:tblInd w:w="-289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5735"/>
      </w:tblGrid>
      <w:tr w:rsidR="00AC5A9A" w:rsidRPr="00226DD1" w14:paraId="022BBFF2" w14:textId="77777777" w:rsidTr="00FC0564">
        <w:trPr>
          <w:trHeight w:val="1850"/>
        </w:trPr>
        <w:tc>
          <w:tcPr>
            <w:tcW w:w="15735" w:type="dxa"/>
            <w:shd w:val="clear" w:color="auto" w:fill="DBE5F1" w:themeFill="accent1" w:themeFillTint="33"/>
          </w:tcPr>
          <w:p w14:paraId="6BF8FA1C" w14:textId="77777777" w:rsidR="00AC5A9A" w:rsidRDefault="00AC5A9A" w:rsidP="00FC05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9A007F8" w14:textId="77777777" w:rsidR="00AC5A9A" w:rsidRDefault="00AC5A9A" w:rsidP="00FC05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E84">
              <w:rPr>
                <w:rFonts w:ascii="Arial" w:hAnsi="Arial" w:cs="Arial"/>
                <w:b/>
                <w:sz w:val="22"/>
                <w:szCs w:val="22"/>
              </w:rPr>
              <w:t>25M24</w:t>
            </w:r>
          </w:p>
          <w:p w14:paraId="1B5EA26B" w14:textId="77777777" w:rsidR="00AC5A9A" w:rsidRPr="007D4E84" w:rsidRDefault="00AC5A9A" w:rsidP="00FC05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88996E0" w14:textId="3116349B" w:rsidR="00AC5A9A" w:rsidRPr="007D4E84" w:rsidRDefault="00AC5A9A" w:rsidP="00FC05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E84">
              <w:rPr>
                <w:rFonts w:ascii="Arial" w:hAnsi="Arial" w:cs="Arial"/>
                <w:b/>
                <w:sz w:val="22"/>
                <w:szCs w:val="22"/>
              </w:rPr>
              <w:t>Lot n°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7D4E84">
              <w:rPr>
                <w:rFonts w:ascii="Arial" w:hAnsi="Arial" w:cs="Arial"/>
                <w:b/>
                <w:sz w:val="22"/>
                <w:szCs w:val="22"/>
              </w:rPr>
              <w:t xml:space="preserve"> : </w:t>
            </w:r>
            <w:r w:rsidR="002526CD" w:rsidRPr="002526CD">
              <w:rPr>
                <w:rFonts w:ascii="Arial" w:hAnsi="Arial" w:cs="Arial"/>
                <w:b/>
                <w:sz w:val="22"/>
                <w:szCs w:val="22"/>
              </w:rPr>
              <w:t xml:space="preserve">Emboîtage ou </w:t>
            </w:r>
            <w:proofErr w:type="spellStart"/>
            <w:r w:rsidR="002526CD" w:rsidRPr="002526CD">
              <w:rPr>
                <w:rFonts w:ascii="Arial" w:hAnsi="Arial" w:cs="Arial"/>
                <w:b/>
                <w:sz w:val="22"/>
                <w:szCs w:val="22"/>
              </w:rPr>
              <w:t>réemboîtage</w:t>
            </w:r>
            <w:proofErr w:type="spellEnd"/>
            <w:r w:rsidR="002526CD" w:rsidRPr="002526CD">
              <w:rPr>
                <w:rFonts w:ascii="Arial" w:hAnsi="Arial" w:cs="Arial"/>
                <w:b/>
                <w:sz w:val="22"/>
                <w:szCs w:val="22"/>
              </w:rPr>
              <w:t xml:space="preserve"> de thèses (format A4) et publications à feuillets mobiles, neuves, en bon état ou usagées avec quelques réparations papier</w:t>
            </w:r>
          </w:p>
          <w:p w14:paraId="716DC519" w14:textId="77777777" w:rsidR="00AC5A9A" w:rsidRPr="00923DAF" w:rsidRDefault="00AC5A9A" w:rsidP="00FC05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B2F32FD" w14:textId="77777777" w:rsidR="00AC5A9A" w:rsidRDefault="00AC5A9A" w:rsidP="00FC056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450752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CADRE DE RĒPONSE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</w:t>
            </w:r>
            <w:r w:rsidRPr="450752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TE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</w:t>
            </w:r>
            <w:r w:rsidRPr="450752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HNIQUE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 (C.R.T.)</w:t>
            </w:r>
          </w:p>
          <w:p w14:paraId="7CC3E4C1" w14:textId="77777777" w:rsidR="00AC5A9A" w:rsidRPr="007D4E84" w:rsidRDefault="00AC5A9A" w:rsidP="00FC056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636F55E4" w14:textId="77777777" w:rsidR="00AC5A9A" w:rsidRDefault="00AC5A9A" w:rsidP="00AC5A9A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Grilledutableau"/>
        <w:tblW w:w="15735" w:type="dxa"/>
        <w:tblInd w:w="-289" w:type="dxa"/>
        <w:tblLook w:val="04A0" w:firstRow="1" w:lastRow="0" w:firstColumn="1" w:lastColumn="0" w:noHBand="0" w:noVBand="1"/>
      </w:tblPr>
      <w:tblGrid>
        <w:gridCol w:w="15735"/>
      </w:tblGrid>
      <w:tr w:rsidR="00AC5A9A" w14:paraId="2A199EF4" w14:textId="77777777" w:rsidTr="00FC0564">
        <w:trPr>
          <w:trHeight w:val="719"/>
        </w:trPr>
        <w:tc>
          <w:tcPr>
            <w:tcW w:w="15735" w:type="dxa"/>
            <w:vAlign w:val="center"/>
          </w:tcPr>
          <w:p w14:paraId="6CA509BE" w14:textId="77777777" w:rsidR="003971D9" w:rsidRDefault="00AC5A9A" w:rsidP="00FC0564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2E26A0">
              <w:rPr>
                <w:rFonts w:ascii="Arial" w:hAnsi="Arial" w:cs="Arial"/>
                <w:b/>
                <w:color w:val="FF0000"/>
                <w:sz w:val="22"/>
                <w:szCs w:val="22"/>
              </w:rPr>
              <w:t>Ce document est contractuel durant toute la durée de l'accord-cadre. Il doit être obligatoirement remis sous peine d'irrégularité de l'offre conformément à l'article R.2152-1 du code de la commande publique</w:t>
            </w:r>
            <w:r w:rsidR="003971D9">
              <w:rPr>
                <w:rFonts w:ascii="Arial" w:hAnsi="Arial" w:cs="Arial"/>
                <w:b/>
                <w:color w:val="FF0000"/>
                <w:sz w:val="22"/>
                <w:szCs w:val="22"/>
              </w:rPr>
              <w:t>.</w:t>
            </w:r>
          </w:p>
          <w:p w14:paraId="413F07C3" w14:textId="1273AB0C" w:rsidR="00AC5A9A" w:rsidRPr="002E26A0" w:rsidRDefault="003971D9" w:rsidP="00FC05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Il peut être accompagné d’annexes tel qu’un mémoire technique auquel il serait ici fait référence.</w:t>
            </w:r>
          </w:p>
        </w:tc>
      </w:tr>
    </w:tbl>
    <w:p w14:paraId="4C133FDE" w14:textId="77777777" w:rsidR="00C540AB" w:rsidRPr="00226DD1" w:rsidRDefault="00C540AB" w:rsidP="0080034B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5802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5"/>
        <w:gridCol w:w="9847"/>
      </w:tblGrid>
      <w:tr w:rsidR="00F93F28" w:rsidRPr="005E538B" w14:paraId="328579F8" w14:textId="77777777" w:rsidTr="58F08243">
        <w:trPr>
          <w:trHeight w:val="5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198616C5" w14:textId="77777777" w:rsidR="00F93F28" w:rsidRP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sz w:val="20"/>
                <w:szCs w:val="20"/>
              </w:rPr>
              <w:t>ASPECTS TECHNIQUES DE L’OFFRE – MOYENS HUMAINS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4824455A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sz w:val="20"/>
                <w:szCs w:val="20"/>
              </w:rPr>
              <w:t>REPONSES DU CANDIDAT</w:t>
            </w:r>
          </w:p>
        </w:tc>
      </w:tr>
      <w:tr w:rsidR="00F93F28" w:rsidRPr="005E538B" w14:paraId="78EB5B27" w14:textId="77777777" w:rsidTr="58F08243">
        <w:trPr>
          <w:trHeight w:val="12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4E4A1" w14:textId="77777777" w:rsidR="00F93F28" w:rsidRPr="005E538B" w:rsidRDefault="00383296" w:rsidP="00F93F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296">
              <w:rPr>
                <w:rFonts w:ascii="Arial" w:hAnsi="Arial" w:cs="Arial"/>
                <w:sz w:val="20"/>
                <w:szCs w:val="20"/>
              </w:rPr>
              <w:t>Fonctions et coordonnées de l’interlocuteur unique référent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3BD8B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296" w:rsidRPr="005E538B" w14:paraId="3B19FA91" w14:textId="77777777" w:rsidTr="58F08243">
        <w:trPr>
          <w:trHeight w:val="204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4E951" w14:textId="27004F08" w:rsidR="00383296" w:rsidRPr="00383296" w:rsidRDefault="00383296" w:rsidP="00F93F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296">
              <w:rPr>
                <w:rFonts w:ascii="Arial" w:hAnsi="Arial" w:cs="Arial"/>
                <w:sz w:val="20"/>
                <w:szCs w:val="20"/>
              </w:rPr>
              <w:t>Expériences et formations du personnel</w:t>
            </w:r>
            <w:r w:rsidR="00A22870">
              <w:rPr>
                <w:rFonts w:ascii="Arial" w:hAnsi="Arial" w:cs="Arial"/>
                <w:sz w:val="20"/>
                <w:szCs w:val="20"/>
              </w:rPr>
              <w:t xml:space="preserve"> affecté aux prestations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7B5E5" w14:textId="77777777" w:rsidR="00383296" w:rsidRDefault="00383296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F28" w:rsidRPr="005E538B" w14:paraId="2881DF2B" w14:textId="77777777" w:rsidTr="58F08243">
        <w:trPr>
          <w:trHeight w:val="240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E677D" w14:textId="77777777" w:rsidR="00F93F28" w:rsidRPr="005E538B" w:rsidRDefault="00383296" w:rsidP="003832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Organisation </w:t>
            </w:r>
            <w:r w:rsidRPr="00383296">
              <w:rPr>
                <w:rFonts w:ascii="Arial" w:hAnsi="Arial" w:cs="Arial"/>
                <w:sz w:val="20"/>
                <w:szCs w:val="20"/>
              </w:rPr>
              <w:t xml:space="preserve">de l’équipe affectée aux prestations </w:t>
            </w:r>
            <w:r>
              <w:rPr>
                <w:rFonts w:ascii="Arial" w:hAnsi="Arial" w:cs="Arial"/>
                <w:sz w:val="20"/>
                <w:szCs w:val="20"/>
              </w:rPr>
              <w:t xml:space="preserve">avec </w:t>
            </w:r>
            <w:r w:rsidRPr="00383296">
              <w:rPr>
                <w:rFonts w:ascii="Arial" w:hAnsi="Arial" w:cs="Arial"/>
                <w:sz w:val="20"/>
                <w:szCs w:val="20"/>
              </w:rPr>
              <w:t>indi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83296"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z w:val="20"/>
                <w:szCs w:val="20"/>
              </w:rPr>
              <w:t>ions</w:t>
            </w:r>
            <w:r w:rsidRPr="0038329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83296">
              <w:rPr>
                <w:rFonts w:ascii="Arial" w:hAnsi="Arial" w:cs="Arial"/>
                <w:sz w:val="20"/>
                <w:szCs w:val="20"/>
              </w:rPr>
              <w:t xml:space="preserve">es tâches et missions des </w:t>
            </w:r>
            <w:r>
              <w:rPr>
                <w:rFonts w:ascii="Arial" w:hAnsi="Arial" w:cs="Arial"/>
                <w:sz w:val="20"/>
                <w:szCs w:val="20"/>
              </w:rPr>
              <w:t xml:space="preserve">différents </w:t>
            </w:r>
            <w:r w:rsidRPr="00383296">
              <w:rPr>
                <w:rFonts w:ascii="Arial" w:hAnsi="Arial" w:cs="Arial"/>
                <w:sz w:val="20"/>
                <w:szCs w:val="20"/>
              </w:rPr>
              <w:t>intervenants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505F2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F28" w:rsidRPr="005E538B" w14:paraId="07E908F8" w14:textId="77777777" w:rsidTr="58F08243">
        <w:trPr>
          <w:trHeight w:val="768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6768E483" w14:textId="77777777" w:rsidR="00F93F28" w:rsidRPr="005E538B" w:rsidRDefault="00F93F28" w:rsidP="00F93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sz w:val="20"/>
                <w:szCs w:val="20"/>
              </w:rPr>
              <w:lastRenderedPageBreak/>
              <w:t>ASPECTS TECHNIQUES DE L’OFFRE – MOYENS MATERIELS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3E135D24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bCs/>
                <w:sz w:val="20"/>
                <w:szCs w:val="20"/>
              </w:rPr>
              <w:t>REPONSES DU CANDIDAT</w:t>
            </w:r>
          </w:p>
        </w:tc>
      </w:tr>
      <w:tr w:rsidR="00F93F28" w:rsidRPr="005E538B" w14:paraId="44C75E07" w14:textId="77777777" w:rsidTr="58F08243">
        <w:trPr>
          <w:trHeight w:val="173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9D23C" w14:textId="61747591" w:rsidR="00F93F28" w:rsidRPr="00994A42" w:rsidRDefault="43270CB5" w:rsidP="58F0824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94A42">
              <w:rPr>
                <w:rFonts w:ascii="Arial" w:eastAsia="Arial" w:hAnsi="Arial" w:cs="Arial"/>
                <w:sz w:val="20"/>
                <w:szCs w:val="20"/>
              </w:rPr>
              <w:t>Conditions de conservation offertes par les locaux de stockage Conditions de sécurité des locaux mises en place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30DDB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F28" w:rsidRPr="005E538B" w14:paraId="643D405B" w14:textId="77777777" w:rsidTr="58F08243">
        <w:trPr>
          <w:trHeight w:val="184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F19B8" w14:textId="77777777" w:rsidR="00F93F28" w:rsidRPr="00994A42" w:rsidRDefault="00383296" w:rsidP="003832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4A42">
              <w:rPr>
                <w:rFonts w:ascii="Arial" w:hAnsi="Arial" w:cs="Arial"/>
                <w:sz w:val="20"/>
                <w:szCs w:val="20"/>
              </w:rPr>
              <w:t>Moyens logistiques pour le transport et la livraison des prestations</w:t>
            </w:r>
            <w:r w:rsidR="005A5CE0" w:rsidRPr="00994A42">
              <w:rPr>
                <w:rFonts w:ascii="Arial" w:hAnsi="Arial" w:cs="Arial"/>
                <w:sz w:val="20"/>
                <w:szCs w:val="20"/>
              </w:rPr>
              <w:t>, y compris conditionnement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A8641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7190" w:rsidRPr="005E538B" w14:paraId="77F8E913" w14:textId="77777777" w:rsidTr="58F08243">
        <w:trPr>
          <w:trHeight w:val="197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60AE1" w14:textId="49796F90" w:rsidR="00F47190" w:rsidRPr="00994A42" w:rsidRDefault="00723CC8" w:rsidP="58F08243">
            <w:pPr>
              <w:jc w:val="both"/>
              <w:rPr>
                <w:del w:id="0" w:author="Aurélie Fayard" w:date="2025-10-14T14:48:00Z" w16du:dateUtc="2025-10-14T14:48:35Z"/>
                <w:rFonts w:ascii="Arial" w:hAnsi="Arial" w:cs="Arial"/>
                <w:sz w:val="20"/>
                <w:szCs w:val="20"/>
              </w:rPr>
            </w:pPr>
            <w:r w:rsidRPr="00994A42">
              <w:rPr>
                <w:rFonts w:ascii="Arial" w:hAnsi="Arial" w:cs="Arial"/>
                <w:sz w:val="20"/>
                <w:szCs w:val="20"/>
              </w:rPr>
              <w:t>Liste détaillant le type et les références de l’ensemble des matériaux utilisés dans le cadre des prestations</w:t>
            </w:r>
            <w:r w:rsidR="7AA6BBC1" w:rsidRPr="00994A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7AA6BBC1" w:rsidRPr="00994A42">
              <w:rPr>
                <w:rFonts w:ascii="Arial" w:eastAsia="Arial" w:hAnsi="Arial" w:cs="Arial"/>
                <w:sz w:val="20"/>
                <w:szCs w:val="20"/>
              </w:rPr>
              <w:t>comprenant les valeurs de pH des matériaux cellulosiques et des cuirs</w:t>
            </w:r>
          </w:p>
          <w:p w14:paraId="1CDACD9C" w14:textId="462BC972" w:rsidR="00F47190" w:rsidRPr="00994A42" w:rsidRDefault="00F47190" w:rsidP="00F93F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E9864" w14:textId="77777777" w:rsidR="00F47190" w:rsidRDefault="00F47190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710BBC7C" w14:paraId="1EE76743" w14:textId="77777777" w:rsidTr="58F08243">
        <w:trPr>
          <w:trHeight w:val="113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68142" w14:textId="290F07EA" w:rsidR="3402FE23" w:rsidRPr="00994A42" w:rsidRDefault="3402FE23" w:rsidP="37EDB5E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4A42">
              <w:rPr>
                <w:rFonts w:ascii="Arial" w:hAnsi="Arial" w:cs="Arial"/>
                <w:sz w:val="20"/>
                <w:szCs w:val="20"/>
              </w:rPr>
              <w:t>Liste indiquant l'outillage, le matériel et l'équipement technique</w:t>
            </w:r>
          </w:p>
          <w:p w14:paraId="03A11573" w14:textId="7493C40F" w:rsidR="3402FE23" w:rsidRPr="00994A42" w:rsidRDefault="3402FE23" w:rsidP="710BBC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8995D" w14:textId="6B4FBB63" w:rsidR="710BBC7C" w:rsidRDefault="710BBC7C" w:rsidP="710BBC7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47190" w:rsidRPr="005E538B" w14:paraId="1200E5F2" w14:textId="77777777" w:rsidTr="58F08243">
        <w:trPr>
          <w:trHeight w:val="5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23127950" w14:textId="77777777" w:rsidR="00F47190" w:rsidRPr="00F47190" w:rsidRDefault="00F47190" w:rsidP="00F471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7190">
              <w:rPr>
                <w:rFonts w:ascii="Arial" w:hAnsi="Arial" w:cs="Arial"/>
                <w:b/>
                <w:sz w:val="20"/>
                <w:szCs w:val="20"/>
              </w:rPr>
              <w:t>DEROULEMENT DE LA PRESTATION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16C4ABD6" w14:textId="77777777" w:rsidR="00F47190" w:rsidRPr="00F47190" w:rsidRDefault="00F47190" w:rsidP="00F471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7190">
              <w:rPr>
                <w:rFonts w:ascii="Arial" w:hAnsi="Arial" w:cs="Arial"/>
                <w:b/>
                <w:sz w:val="20"/>
                <w:szCs w:val="20"/>
              </w:rPr>
              <w:t>REPONSES DU CANDIDAT</w:t>
            </w:r>
          </w:p>
        </w:tc>
      </w:tr>
      <w:tr w:rsidR="00AB2B06" w:rsidRPr="005E538B" w14:paraId="6880A55B" w14:textId="77777777" w:rsidTr="58F08243">
        <w:trPr>
          <w:trHeight w:val="13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2270A" w14:textId="47B0FBCE" w:rsidR="00AB2B06" w:rsidRPr="00AB2B06" w:rsidRDefault="005A5CE0" w:rsidP="00F57D0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A5CE0">
              <w:rPr>
                <w:rFonts w:ascii="Arial" w:hAnsi="Arial" w:cs="Arial"/>
                <w:sz w:val="20"/>
                <w:szCs w:val="20"/>
              </w:rPr>
              <w:t xml:space="preserve">Réalisation des prestations : </w:t>
            </w:r>
            <w:r w:rsidR="00F57D03">
              <w:rPr>
                <w:rFonts w:ascii="Arial" w:hAnsi="Arial" w:cs="Arial"/>
                <w:sz w:val="20"/>
                <w:szCs w:val="20"/>
              </w:rPr>
              <w:t>le candidat doit expliciter les étapes</w:t>
            </w:r>
            <w:r w:rsidR="00CC64EC">
              <w:rPr>
                <w:rFonts w:ascii="Arial" w:hAnsi="Arial" w:cs="Arial"/>
                <w:sz w:val="20"/>
                <w:szCs w:val="20"/>
              </w:rPr>
              <w:t xml:space="preserve"> de réalisation des reliures </w:t>
            </w:r>
            <w:r w:rsidR="00F57D03">
              <w:rPr>
                <w:rFonts w:ascii="Arial" w:hAnsi="Arial" w:cs="Arial"/>
                <w:sz w:val="20"/>
                <w:szCs w:val="20"/>
              </w:rPr>
              <w:t>et les moyens matériels mis en œuvre pour l</w:t>
            </w:r>
            <w:r w:rsidR="00CC64EC">
              <w:rPr>
                <w:rFonts w:ascii="Arial" w:hAnsi="Arial" w:cs="Arial"/>
                <w:sz w:val="20"/>
                <w:szCs w:val="20"/>
              </w:rPr>
              <w:t>eur réalisation</w:t>
            </w:r>
            <w:r w:rsidR="00895F44">
              <w:rPr>
                <w:rFonts w:ascii="Arial" w:hAnsi="Arial" w:cs="Arial"/>
                <w:sz w:val="20"/>
                <w:szCs w:val="20"/>
              </w:rPr>
              <w:t>, en détaillant le mode opératoire</w:t>
            </w:r>
            <w:r w:rsidR="00895F44" w:rsidRPr="00C31F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5F44" w:rsidRPr="00C31F13">
              <w:rPr>
                <w:rFonts w:ascii="Arial" w:hAnsi="Arial" w:cs="Arial"/>
                <w:sz w:val="20"/>
                <w:szCs w:val="20"/>
              </w:rPr>
              <w:t>pour l’exécution et le suivi des prestations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09853" w14:textId="77777777" w:rsidR="00AB2B06" w:rsidRDefault="00AB2B06" w:rsidP="0069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7190" w:rsidRPr="005E538B" w14:paraId="674C1544" w14:textId="77777777" w:rsidTr="58F08243">
        <w:trPr>
          <w:trHeight w:val="240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481E8" w14:textId="26842216" w:rsidR="00CC64EC" w:rsidRPr="005E538B" w:rsidRDefault="00F47190" w:rsidP="00F471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190">
              <w:rPr>
                <w:rFonts w:ascii="Arial" w:hAnsi="Arial" w:cs="Arial"/>
                <w:sz w:val="20"/>
                <w:szCs w:val="20"/>
              </w:rPr>
              <w:t>Contrôle qualité</w:t>
            </w:r>
            <w:r w:rsidR="00F57D03">
              <w:rPr>
                <w:rFonts w:ascii="Arial" w:hAnsi="Arial" w:cs="Arial"/>
                <w:sz w:val="20"/>
                <w:szCs w:val="20"/>
              </w:rPr>
              <w:t xml:space="preserve"> : le candidat doit expliciter les </w:t>
            </w:r>
            <w:r w:rsidR="00CC64EC">
              <w:rPr>
                <w:rFonts w:ascii="Arial" w:hAnsi="Arial" w:cs="Arial"/>
                <w:sz w:val="20"/>
                <w:szCs w:val="20"/>
              </w:rPr>
              <w:t>étapes</w:t>
            </w:r>
            <w:r w:rsidR="00892951">
              <w:rPr>
                <w:rFonts w:ascii="Arial" w:hAnsi="Arial" w:cs="Arial"/>
                <w:sz w:val="20"/>
                <w:szCs w:val="20"/>
              </w:rPr>
              <w:t xml:space="preserve"> de ce contrôle</w:t>
            </w:r>
            <w:r w:rsidR="00CC64EC">
              <w:rPr>
                <w:rFonts w:ascii="Arial" w:hAnsi="Arial" w:cs="Arial"/>
                <w:sz w:val="20"/>
                <w:szCs w:val="20"/>
              </w:rPr>
              <w:t xml:space="preserve"> et</w:t>
            </w:r>
            <w:r w:rsidR="00F57D03">
              <w:rPr>
                <w:rFonts w:ascii="Arial" w:hAnsi="Arial" w:cs="Arial"/>
                <w:sz w:val="20"/>
                <w:szCs w:val="20"/>
              </w:rPr>
              <w:t xml:space="preserve"> les moyens humains et matériels mis en œuvre pour contrôler la qualité de la prestation après sa réalisation et avant la livraison à la bibliothèque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85FB3" w14:textId="77777777" w:rsidR="00F47190" w:rsidRDefault="00F47190" w:rsidP="00F471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58C193E5" w14:paraId="1ABA1341" w14:textId="77777777" w:rsidTr="58F08243">
        <w:trPr>
          <w:trHeight w:val="68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23FF095A" w14:textId="74373CFE" w:rsidR="58C193E5" w:rsidRDefault="00363811" w:rsidP="2E7FBED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ENVIRONNEMENT</w:t>
            </w:r>
            <w:r w:rsidR="5A055CAF" w:rsidRPr="2E7FBED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23B779C3" w14:textId="4DC0ADE7" w:rsidR="58C193E5" w:rsidRDefault="58C193E5" w:rsidP="58C193E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58C193E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REPONSES DU CANDIDAT</w:t>
            </w:r>
          </w:p>
        </w:tc>
      </w:tr>
      <w:tr w:rsidR="007A5350" w14:paraId="21352089" w14:textId="77777777" w:rsidTr="58F08243">
        <w:trPr>
          <w:trHeight w:val="1543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F42BFC" w14:textId="4AF82EBE" w:rsidR="007A5350" w:rsidRDefault="007A5350" w:rsidP="007A535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541BD35C">
              <w:rPr>
                <w:rFonts w:ascii="Arial" w:hAnsi="Arial" w:cs="Arial"/>
                <w:sz w:val="20"/>
                <w:szCs w:val="20"/>
              </w:rPr>
              <w:t>Quelle est la démarche mise en place dans le cadre de l’exécution de ce marché pour préserver l’environnement (</w:t>
            </w:r>
            <w:r>
              <w:rPr>
                <w:rFonts w:ascii="Arial" w:hAnsi="Arial" w:cs="Arial"/>
                <w:sz w:val="20"/>
                <w:szCs w:val="20"/>
              </w:rPr>
              <w:t xml:space="preserve">notamment le </w:t>
            </w:r>
            <w:r w:rsidRPr="006907D6">
              <w:rPr>
                <w:rFonts w:ascii="Arial" w:hAnsi="Arial" w:cs="Arial"/>
                <w:sz w:val="20"/>
                <w:szCs w:val="20"/>
              </w:rPr>
              <w:t xml:space="preserve">recyclage des consommables, </w:t>
            </w:r>
            <w:r>
              <w:rPr>
                <w:rFonts w:ascii="Arial" w:hAnsi="Arial" w:cs="Arial"/>
                <w:sz w:val="20"/>
                <w:szCs w:val="20"/>
              </w:rPr>
              <w:t>la</w:t>
            </w:r>
            <w:r w:rsidRPr="006907D6">
              <w:rPr>
                <w:rFonts w:ascii="Arial" w:hAnsi="Arial" w:cs="Arial"/>
                <w:sz w:val="20"/>
                <w:szCs w:val="20"/>
              </w:rPr>
              <w:t xml:space="preserve"> réparation, </w:t>
            </w:r>
            <w:r>
              <w:rPr>
                <w:rFonts w:ascii="Arial" w:hAnsi="Arial" w:cs="Arial"/>
                <w:sz w:val="20"/>
                <w:szCs w:val="20"/>
              </w:rPr>
              <w:t xml:space="preserve">le </w:t>
            </w:r>
            <w:r w:rsidRPr="006907D6">
              <w:rPr>
                <w:rFonts w:ascii="Arial" w:hAnsi="Arial" w:cs="Arial"/>
                <w:sz w:val="20"/>
                <w:szCs w:val="20"/>
              </w:rPr>
              <w:t xml:space="preserve">remploi et </w:t>
            </w:r>
            <w:r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Pr="006907D6">
              <w:rPr>
                <w:rFonts w:ascii="Arial" w:hAnsi="Arial" w:cs="Arial"/>
                <w:sz w:val="20"/>
                <w:szCs w:val="20"/>
              </w:rPr>
              <w:t>réutilisation des matériels de restauration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F97204">
              <w:rPr>
                <w:rFonts w:ascii="Arial" w:hAnsi="Arial" w:cs="Arial"/>
                <w:sz w:val="20"/>
                <w:szCs w:val="20"/>
              </w:rPr>
              <w:t> ?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61D8F9" w14:textId="14C7CC6A" w:rsidR="007A5350" w:rsidRDefault="007A5350" w:rsidP="007A5350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7A5350" w14:paraId="02D0031E" w14:textId="77777777" w:rsidTr="58F08243">
        <w:trPr>
          <w:trHeight w:val="197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114500" w14:textId="3E56A096" w:rsidR="007A5350" w:rsidRDefault="007A5350" w:rsidP="007A535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541BD35C">
              <w:rPr>
                <w:rFonts w:ascii="Arial" w:hAnsi="Arial" w:cs="Arial"/>
                <w:sz w:val="20"/>
                <w:szCs w:val="20"/>
              </w:rPr>
              <w:t>Avez-vous des certifications de responsabilité environnementale ?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14A84B" w14:textId="271AD937" w:rsidR="007A5350" w:rsidRDefault="007A5350" w:rsidP="007A5350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7A5350" w14:paraId="1C47DD5C" w14:textId="77777777" w:rsidTr="58F08243">
        <w:trPr>
          <w:trHeight w:val="197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866083" w14:textId="1C5B82DF" w:rsidR="007A5350" w:rsidRPr="0040757B" w:rsidRDefault="007A5350" w:rsidP="007A535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Proposez-vous des transports éco-responsables ? 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316DA2" w14:textId="77777777" w:rsidR="007A5350" w:rsidRDefault="007A5350" w:rsidP="007A5350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7A5350" w14:paraId="043418B5" w14:textId="77777777" w:rsidTr="58F08243">
        <w:trPr>
          <w:trHeight w:val="197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B4AE77" w14:textId="7DB85975" w:rsidR="007A5350" w:rsidRPr="0040757B" w:rsidRDefault="007A5350" w:rsidP="007A535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Quelle est votre démarche en matière de développement durable ?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95E30D" w14:textId="77777777" w:rsidR="007A5350" w:rsidRDefault="007A5350" w:rsidP="007A5350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ECAFA9C" w14:textId="29A76D43" w:rsidR="00AB1FD5" w:rsidRPr="0012474A" w:rsidRDefault="00AB1FD5" w:rsidP="73D906FA">
      <w:pPr>
        <w:tabs>
          <w:tab w:val="center" w:pos="6521"/>
        </w:tabs>
        <w:spacing w:before="120"/>
        <w:rPr>
          <w:rFonts w:ascii="Arial" w:hAnsi="Arial" w:cs="Arial"/>
          <w:sz w:val="20"/>
          <w:szCs w:val="20"/>
        </w:rPr>
      </w:pPr>
    </w:p>
    <w:sectPr w:rsidR="00AB1FD5" w:rsidRPr="0012474A" w:rsidSect="0012474A">
      <w:footerReference w:type="default" r:id="rId11"/>
      <w:pgSz w:w="16838" w:h="11906" w:orient="landscape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9E63F" w14:textId="77777777" w:rsidR="00B81B71" w:rsidRDefault="00B81B71" w:rsidP="00764E60">
      <w:r>
        <w:separator/>
      </w:r>
    </w:p>
  </w:endnote>
  <w:endnote w:type="continuationSeparator" w:id="0">
    <w:p w14:paraId="29FCC9D5" w14:textId="77777777" w:rsidR="00B81B71" w:rsidRDefault="00B81B71" w:rsidP="00764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1803F" w14:textId="1939DC5B" w:rsidR="005063CA" w:rsidRPr="000203EB" w:rsidRDefault="005063CA" w:rsidP="005063CA">
    <w:pPr>
      <w:pStyle w:val="Pieddepage"/>
      <w:rPr>
        <w:rFonts w:ascii="Arial" w:hAnsi="Arial" w:cs="Arial"/>
        <w:sz w:val="18"/>
        <w:szCs w:val="18"/>
      </w:rPr>
    </w:pPr>
    <w:r w:rsidRPr="000203EB">
      <w:rPr>
        <w:rFonts w:ascii="Arial" w:hAnsi="Arial" w:cs="Arial"/>
        <w:sz w:val="18"/>
        <w:szCs w:val="18"/>
      </w:rPr>
      <w:t>25M24 Lot n°</w:t>
    </w:r>
    <w:r>
      <w:rPr>
        <w:rFonts w:ascii="Arial" w:hAnsi="Arial" w:cs="Arial"/>
        <w:sz w:val="18"/>
        <w:szCs w:val="18"/>
      </w:rPr>
      <w:t>2</w:t>
    </w:r>
    <w:r w:rsidRPr="000203EB">
      <w:rPr>
        <w:rFonts w:ascii="Arial" w:hAnsi="Arial" w:cs="Arial"/>
        <w:sz w:val="18"/>
        <w:szCs w:val="18"/>
      </w:rPr>
      <w:t xml:space="preserve"> / Cadre de réponses techniques</w:t>
    </w:r>
  </w:p>
  <w:p w14:paraId="0DBD68FA" w14:textId="240E71D3" w:rsidR="00764E60" w:rsidRPr="005063CA" w:rsidRDefault="00764E60" w:rsidP="005063C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75EAB" w14:textId="77777777" w:rsidR="00B81B71" w:rsidRDefault="00B81B71" w:rsidP="00764E60">
      <w:r>
        <w:separator/>
      </w:r>
    </w:p>
  </w:footnote>
  <w:footnote w:type="continuationSeparator" w:id="0">
    <w:p w14:paraId="5B88381A" w14:textId="77777777" w:rsidR="00B81B71" w:rsidRDefault="00B81B71" w:rsidP="00764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4946F2"/>
    <w:multiLevelType w:val="multilevel"/>
    <w:tmpl w:val="D5AA5CD0"/>
    <w:lvl w:ilvl="0">
      <w:start w:val="1"/>
      <w:numFmt w:val="bullet"/>
      <w:lvlText w:val="•"/>
      <w:lvlJc w:val="left"/>
      <w:pPr>
        <w:ind w:left="720" w:firstLine="216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1">
      <w:start w:val="1"/>
      <w:numFmt w:val="bullet"/>
      <w:lvlText w:val="◦"/>
      <w:lvlJc w:val="left"/>
      <w:pPr>
        <w:ind w:left="1080" w:firstLine="324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440" w:firstLine="432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00" w:firstLine="540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4">
      <w:start w:val="1"/>
      <w:numFmt w:val="bullet"/>
      <w:lvlText w:val="◦"/>
      <w:lvlJc w:val="left"/>
      <w:pPr>
        <w:ind w:left="2160" w:firstLine="648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2520" w:firstLine="756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2880" w:firstLine="864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7">
      <w:start w:val="1"/>
      <w:numFmt w:val="bullet"/>
      <w:lvlText w:val="◦"/>
      <w:lvlJc w:val="left"/>
      <w:pPr>
        <w:ind w:left="3240" w:firstLine="972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3600" w:firstLine="1080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</w:abstractNum>
  <w:num w:numId="1" w16cid:durableId="104251259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urélie Fayard">
    <w15:presenceInfo w15:providerId="AD" w15:userId="S::afayard@univ-paris1.fr::723b3ae0-5ff6-4deb-ab50-938e5def90e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055"/>
    <w:rsid w:val="00003C91"/>
    <w:rsid w:val="000357F2"/>
    <w:rsid w:val="00085DA1"/>
    <w:rsid w:val="000C4B6C"/>
    <w:rsid w:val="000D7AA8"/>
    <w:rsid w:val="000E4C73"/>
    <w:rsid w:val="000F39DA"/>
    <w:rsid w:val="0012474A"/>
    <w:rsid w:val="0014474D"/>
    <w:rsid w:val="001717FA"/>
    <w:rsid w:val="0019275D"/>
    <w:rsid w:val="00196F75"/>
    <w:rsid w:val="001A4638"/>
    <w:rsid w:val="001A66B4"/>
    <w:rsid w:val="001C124F"/>
    <w:rsid w:val="001F08C2"/>
    <w:rsid w:val="00226DD1"/>
    <w:rsid w:val="00244D8C"/>
    <w:rsid w:val="002526CD"/>
    <w:rsid w:val="002532A8"/>
    <w:rsid w:val="002741A5"/>
    <w:rsid w:val="00294BD4"/>
    <w:rsid w:val="002D0427"/>
    <w:rsid w:val="002D090A"/>
    <w:rsid w:val="002D1944"/>
    <w:rsid w:val="002E5CA1"/>
    <w:rsid w:val="00303BEF"/>
    <w:rsid w:val="00363811"/>
    <w:rsid w:val="00383296"/>
    <w:rsid w:val="003871F4"/>
    <w:rsid w:val="003971D9"/>
    <w:rsid w:val="003B055F"/>
    <w:rsid w:val="003D1041"/>
    <w:rsid w:val="0040757B"/>
    <w:rsid w:val="004107CA"/>
    <w:rsid w:val="0041566F"/>
    <w:rsid w:val="00430734"/>
    <w:rsid w:val="00433603"/>
    <w:rsid w:val="0048613E"/>
    <w:rsid w:val="00492F53"/>
    <w:rsid w:val="004A4B79"/>
    <w:rsid w:val="004B2083"/>
    <w:rsid w:val="004B7637"/>
    <w:rsid w:val="004C4A73"/>
    <w:rsid w:val="004D74A7"/>
    <w:rsid w:val="004E251A"/>
    <w:rsid w:val="005063CA"/>
    <w:rsid w:val="00535901"/>
    <w:rsid w:val="00563730"/>
    <w:rsid w:val="00570BEA"/>
    <w:rsid w:val="0058053D"/>
    <w:rsid w:val="005A5CE0"/>
    <w:rsid w:val="005B27BF"/>
    <w:rsid w:val="005B2A8E"/>
    <w:rsid w:val="005B37E8"/>
    <w:rsid w:val="005B4A7F"/>
    <w:rsid w:val="005E538B"/>
    <w:rsid w:val="00614E46"/>
    <w:rsid w:val="00632CE1"/>
    <w:rsid w:val="00665881"/>
    <w:rsid w:val="006777BD"/>
    <w:rsid w:val="00683971"/>
    <w:rsid w:val="00687140"/>
    <w:rsid w:val="006A20B2"/>
    <w:rsid w:val="006C4B07"/>
    <w:rsid w:val="006F529C"/>
    <w:rsid w:val="007115B4"/>
    <w:rsid w:val="00723CC8"/>
    <w:rsid w:val="0072516A"/>
    <w:rsid w:val="007262DF"/>
    <w:rsid w:val="00764E60"/>
    <w:rsid w:val="00780E44"/>
    <w:rsid w:val="007A5350"/>
    <w:rsid w:val="007C540B"/>
    <w:rsid w:val="007D4ED7"/>
    <w:rsid w:val="007F4E7D"/>
    <w:rsid w:val="0080034B"/>
    <w:rsid w:val="008016DD"/>
    <w:rsid w:val="00813787"/>
    <w:rsid w:val="00846516"/>
    <w:rsid w:val="008541C4"/>
    <w:rsid w:val="00856C89"/>
    <w:rsid w:val="00882634"/>
    <w:rsid w:val="00892951"/>
    <w:rsid w:val="00895F44"/>
    <w:rsid w:val="008C338A"/>
    <w:rsid w:val="00923DAF"/>
    <w:rsid w:val="00927585"/>
    <w:rsid w:val="00944E11"/>
    <w:rsid w:val="00957E47"/>
    <w:rsid w:val="0096354E"/>
    <w:rsid w:val="0098548E"/>
    <w:rsid w:val="00992782"/>
    <w:rsid w:val="00994A42"/>
    <w:rsid w:val="009C0C52"/>
    <w:rsid w:val="009C3775"/>
    <w:rsid w:val="00A22870"/>
    <w:rsid w:val="00A74A94"/>
    <w:rsid w:val="00A9144D"/>
    <w:rsid w:val="00A92265"/>
    <w:rsid w:val="00AB1FD5"/>
    <w:rsid w:val="00AB2B06"/>
    <w:rsid w:val="00AB3019"/>
    <w:rsid w:val="00AC5A9A"/>
    <w:rsid w:val="00B03D3F"/>
    <w:rsid w:val="00B31146"/>
    <w:rsid w:val="00B46FE7"/>
    <w:rsid w:val="00B72055"/>
    <w:rsid w:val="00B81B71"/>
    <w:rsid w:val="00BE1E31"/>
    <w:rsid w:val="00BE6DA2"/>
    <w:rsid w:val="00C059A2"/>
    <w:rsid w:val="00C3542D"/>
    <w:rsid w:val="00C47126"/>
    <w:rsid w:val="00C540AB"/>
    <w:rsid w:val="00C614F6"/>
    <w:rsid w:val="00C77999"/>
    <w:rsid w:val="00C834FA"/>
    <w:rsid w:val="00CA170B"/>
    <w:rsid w:val="00CC64EC"/>
    <w:rsid w:val="00D315E6"/>
    <w:rsid w:val="00D71DE5"/>
    <w:rsid w:val="00DC4151"/>
    <w:rsid w:val="00DC6967"/>
    <w:rsid w:val="00DC71F1"/>
    <w:rsid w:val="00DD2448"/>
    <w:rsid w:val="00DD7A03"/>
    <w:rsid w:val="00DE0E8B"/>
    <w:rsid w:val="00E05F8F"/>
    <w:rsid w:val="00E271E1"/>
    <w:rsid w:val="00E362DA"/>
    <w:rsid w:val="00E50FC6"/>
    <w:rsid w:val="00E62526"/>
    <w:rsid w:val="00EA369A"/>
    <w:rsid w:val="00EC4E9F"/>
    <w:rsid w:val="00EF597A"/>
    <w:rsid w:val="00F21CF2"/>
    <w:rsid w:val="00F26F9E"/>
    <w:rsid w:val="00F36105"/>
    <w:rsid w:val="00F36978"/>
    <w:rsid w:val="00F47190"/>
    <w:rsid w:val="00F50966"/>
    <w:rsid w:val="00F51277"/>
    <w:rsid w:val="00F57D03"/>
    <w:rsid w:val="00F93F28"/>
    <w:rsid w:val="00F94D2B"/>
    <w:rsid w:val="00F97204"/>
    <w:rsid w:val="00FA34D5"/>
    <w:rsid w:val="00FC4A95"/>
    <w:rsid w:val="00FD3287"/>
    <w:rsid w:val="00FF370B"/>
    <w:rsid w:val="05CB3CAD"/>
    <w:rsid w:val="093FCEC9"/>
    <w:rsid w:val="16F2BBAB"/>
    <w:rsid w:val="1833AE23"/>
    <w:rsid w:val="200754F5"/>
    <w:rsid w:val="206088F9"/>
    <w:rsid w:val="24BB8452"/>
    <w:rsid w:val="269562DC"/>
    <w:rsid w:val="292F5CFD"/>
    <w:rsid w:val="2E7FBED9"/>
    <w:rsid w:val="3402FE23"/>
    <w:rsid w:val="365CCE9D"/>
    <w:rsid w:val="37EDB5EA"/>
    <w:rsid w:val="38E68DA2"/>
    <w:rsid w:val="3A9173BC"/>
    <w:rsid w:val="3F68A8AB"/>
    <w:rsid w:val="43270CB5"/>
    <w:rsid w:val="50C86B21"/>
    <w:rsid w:val="52126F39"/>
    <w:rsid w:val="535DF78A"/>
    <w:rsid w:val="56EF5A21"/>
    <w:rsid w:val="58C193E5"/>
    <w:rsid w:val="58F08243"/>
    <w:rsid w:val="5A055CAF"/>
    <w:rsid w:val="5DB11D6B"/>
    <w:rsid w:val="66143033"/>
    <w:rsid w:val="67D5D4DA"/>
    <w:rsid w:val="710BBC7C"/>
    <w:rsid w:val="73D906FA"/>
    <w:rsid w:val="7AA6BBC1"/>
    <w:rsid w:val="7B1B0566"/>
    <w:rsid w:val="7EE4C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094BA"/>
  <w15:docId w15:val="{F394414F-5F3E-4DD7-ACEF-31A248664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64E6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64E6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64E6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64E6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4E6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4E60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725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C4E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C4E9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C4E9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4E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C4E9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895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A08A5-B592-41C5-BBA3-7A4F9E212FFA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customXml/itemProps2.xml><?xml version="1.0" encoding="utf-8"?>
<ds:datastoreItem xmlns:ds="http://schemas.openxmlformats.org/officeDocument/2006/customXml" ds:itemID="{B90D6319-F72F-43BD-A044-F15481B7E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046A97-20EC-4078-96EC-F9A1DA7A21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A9F689-D56C-40FF-886F-1C15E0C60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360</Words>
  <Characters>1981</Characters>
  <Application>Microsoft Office Word</Application>
  <DocSecurity>0</DocSecurity>
  <Lines>16</Lines>
  <Paragraphs>4</Paragraphs>
  <ScaleCrop>false</ScaleCrop>
  <Company>Université Paris 1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cuj-215-cdepub</dc:creator>
  <cp:lastModifiedBy>Caroline Diot</cp:lastModifiedBy>
  <cp:revision>18</cp:revision>
  <cp:lastPrinted>2016-06-21T10:12:00Z</cp:lastPrinted>
  <dcterms:created xsi:type="dcterms:W3CDTF">2025-07-09T13:43:00Z</dcterms:created>
  <dcterms:modified xsi:type="dcterms:W3CDTF">2025-10-16T15:31:00Z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0x010100A3C541635838714AA5F72EFBE1E2B30B</vt:lpwstr>
  </property>
  <property fmtid="{D5CDD505-2E9C-101B-9397-08002B2CF9AE}" pid="3" name="Order">
    <vt:r8>25840800</vt:r8>
  </property>
  <property fmtid="{D5CDD505-2E9C-101B-9397-08002B2CF9AE}" pid="4" name="MSIP_Label_d5c20be7-c3a5-46e3-9158-fa8a02ce2395_Enabled">
    <vt:lpwstr>true</vt:lpwstr>
  </property>
  <property fmtid="{D5CDD505-2E9C-101B-9397-08002B2CF9AE}" pid="5" name="MSIP_Label_d5c20be7-c3a5-46e3-9158-fa8a02ce2395_SetDate">
    <vt:lpwstr>2025-05-13T14:15:49Z</vt:lpwstr>
  </property>
  <property fmtid="{D5CDD505-2E9C-101B-9397-08002B2CF9AE}" pid="6" name="MSIP_Label_d5c20be7-c3a5-46e3-9158-fa8a02ce2395_Method">
    <vt:lpwstr>Standard</vt:lpwstr>
  </property>
  <property fmtid="{D5CDD505-2E9C-101B-9397-08002B2CF9AE}" pid="7" name="MSIP_Label_d5c20be7-c3a5-46e3-9158-fa8a02ce2395_Name">
    <vt:lpwstr>defa4170-0d19-0005-0004-bc88714345d2</vt:lpwstr>
  </property>
  <property fmtid="{D5CDD505-2E9C-101B-9397-08002B2CF9AE}" pid="8" name="MSIP_Label_d5c20be7-c3a5-46e3-9158-fa8a02ce2395_SiteId">
    <vt:lpwstr>8c6f9078-037e-4261-a583-52a944e55f7f</vt:lpwstr>
  </property>
  <property fmtid="{D5CDD505-2E9C-101B-9397-08002B2CF9AE}" pid="9" name="MSIP_Label_d5c20be7-c3a5-46e3-9158-fa8a02ce2395_ActionId">
    <vt:lpwstr>6d2bb1c8-a815-4d0d-8ba2-2c306979ccd4</vt:lpwstr>
  </property>
  <property fmtid="{D5CDD505-2E9C-101B-9397-08002B2CF9AE}" pid="10" name="MSIP_Label_d5c20be7-c3a5-46e3-9158-fa8a02ce2395_ContentBits">
    <vt:lpwstr>0</vt:lpwstr>
  </property>
  <property fmtid="{D5CDD505-2E9C-101B-9397-08002B2CF9AE}" pid="11" name="MSIP_Label_d5c20be7-c3a5-46e3-9158-fa8a02ce2395_Tag">
    <vt:lpwstr>10, 3, 0, 2</vt:lpwstr>
  </property>
  <property fmtid="{D5CDD505-2E9C-101B-9397-08002B2CF9AE}" pid="12" name="MediaServiceImageTags">
    <vt:lpwstr/>
  </property>
</Properties>
</file>